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81247F" w:rsidR="007A558C" w:rsidRPr="007A558C" w:rsidRDefault="007A558C" w:rsidP="007A558C">
      <w:pPr>
        <w:pStyle w:val="Hlavika"/>
      </w:pPr>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del w:id="0" w:author="Autor">
              <w:r w:rsidRPr="007C3E78" w:rsidDel="00CB7B6C">
                <w:rPr>
                  <w:sz w:val="22"/>
                  <w:szCs w:val="22"/>
                  <w:lang w:eastAsia="cs-CZ"/>
                </w:rPr>
                <w:delText>.</w:delText>
              </w:r>
            </w:del>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6488A0A6" w:rsidR="008F1CFB" w:rsidRPr="007C3E78" w:rsidDel="007839C3" w:rsidRDefault="008F1CFB" w:rsidP="007C3E78">
            <w:pPr>
              <w:rPr>
                <w:del w:id="1" w:author="Autor"/>
                <w:sz w:val="22"/>
                <w:szCs w:val="22"/>
                <w:lang w:eastAsia="cs-CZ"/>
              </w:rPr>
            </w:pPr>
          </w:p>
          <w:p w14:paraId="4581DC9F" w14:textId="77777777" w:rsidR="008F1CFB" w:rsidRPr="007C3E78" w:rsidRDefault="008F1CFB" w:rsidP="007C3E78">
            <w:pPr>
              <w:rPr>
                <w:sz w:val="22"/>
                <w:szCs w:val="22"/>
                <w:lang w:eastAsia="cs-CZ"/>
              </w:rPr>
            </w:pPr>
          </w:p>
          <w:p w14:paraId="4581DCA1" w14:textId="241CF615"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52A87F71"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5F481D18"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2" w:author="Autor">
              <w:r w:rsidR="00D71164" w:rsidDel="007839C3">
                <w:rPr>
                  <w:sz w:val="22"/>
                  <w:szCs w:val="22"/>
                  <w:lang w:eastAsia="cs-CZ"/>
                </w:rPr>
                <w:delText>:</w:delText>
              </w:r>
              <w:r w:rsidRPr="007C3E78" w:rsidDel="007839C3">
                <w:rPr>
                  <w:sz w:val="22"/>
                  <w:szCs w:val="22"/>
                  <w:lang w:eastAsia="cs-CZ"/>
                </w:rPr>
                <w:delText xml:space="preserve"> </w:delText>
              </w:r>
            </w:del>
            <w:ins w:id="3" w:author="Autor">
              <w:r w:rsidR="007839C3">
                <w:rPr>
                  <w:sz w:val="22"/>
                  <w:szCs w:val="22"/>
                  <w:lang w:eastAsia="cs-CZ"/>
                </w:rPr>
                <w:t>;</w:t>
              </w:r>
              <w:r w:rsidR="007839C3" w:rsidRPr="007C3E78">
                <w:rPr>
                  <w:sz w:val="22"/>
                  <w:szCs w:val="22"/>
                  <w:lang w:eastAsia="cs-CZ"/>
                </w:rPr>
                <w:t xml:space="preserve"> </w:t>
              </w:r>
            </w:ins>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413B1E29" w:rsidR="00FB0047" w:rsidRPr="007C3E78" w:rsidRDefault="00FB0047" w:rsidP="00E30B9B">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w:t>
            </w:r>
            <w:del w:id="4" w:author="Autor">
              <w:r w:rsidRPr="007C3E78" w:rsidDel="00E30B9B">
                <w:rPr>
                  <w:sz w:val="22"/>
                  <w:szCs w:val="22"/>
                  <w:lang w:eastAsia="cs-CZ"/>
                </w:rPr>
                <w:delText xml:space="preserve">  </w:delText>
              </w:r>
            </w:del>
            <w:r w:rsidRPr="007C3E78">
              <w:rPr>
                <w:sz w:val="22"/>
                <w:szCs w:val="22"/>
                <w:lang w:eastAsia="cs-CZ"/>
              </w:rPr>
              <w:t xml:space="preserve">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0D18790C" w:rsidR="008F1CFB" w:rsidRPr="007C3E78" w:rsidRDefault="008F1CFB" w:rsidP="007839C3">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2945354C" w:rsidR="008F1CFB" w:rsidRPr="007C3E78" w:rsidRDefault="008F1CFB" w:rsidP="007839C3">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potrebné určiť na individuálnej báze (prípad od prípadu). Pri určovaní výšky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03A9FB0" w:rsidR="008F1CFB" w:rsidRPr="007C3E78" w:rsidRDefault="008F1CFB" w:rsidP="00FC6E62">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uchádzačov/záujemcov, ktorých ponuky by neboli </w:t>
            </w:r>
            <w:del w:id="5" w:author="Autor">
              <w:r w:rsidRPr="007C3E78" w:rsidDel="00FC6E62">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t xml:space="preserve">V rokovacom konaní </w:t>
            </w:r>
            <w:del w:id="6" w:author="Autor">
              <w:r w:rsidRPr="007C3E78" w:rsidDel="00FC6E62">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9D018FE" w14:textId="77777777" w:rsidR="006D53A0" w:rsidRDefault="00605E88" w:rsidP="00605E88">
            <w:pPr>
              <w:rPr>
                <w:ins w:id="7" w:author="Auto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p>
          <w:p w14:paraId="4581DD6E" w14:textId="3D0C8D20" w:rsidR="00605E88" w:rsidRPr="00562EF6" w:rsidRDefault="00605E88" w:rsidP="00562EF6">
            <w:pPr>
              <w:pStyle w:val="Odsekzoznamu"/>
              <w:numPr>
                <w:ilvl w:val="0"/>
                <w:numId w:val="3"/>
              </w:numPr>
              <w:rPr>
                <w:sz w:val="22"/>
                <w:szCs w:val="22"/>
                <w:lang w:eastAsia="cs-CZ"/>
              </w:rPr>
            </w:pPr>
            <w:r w:rsidRPr="00562EF6">
              <w:rPr>
                <w:sz w:val="22"/>
                <w:szCs w:val="22"/>
                <w:lang w:eastAsia="cs-CZ"/>
              </w:rPr>
              <w:t xml:space="preserve">a/alebo doplňujúce práce alebo služby boli zadané v rozpore s podmienkami uvedenými  v ustanovení § 58 písm. c) alebo i), </w:t>
            </w:r>
            <w:r w:rsidRPr="007C3E78">
              <w:rPr>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432D1A4A" w:rsidR="00605E88" w:rsidRPr="007C3E78" w:rsidRDefault="00605E88" w:rsidP="006D53A0">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0F61B0D0" w:rsidR="00063BD3" w:rsidRPr="00063BD3" w:rsidRDefault="00063BD3" w:rsidP="001D238C">
      <w:pPr>
        <w:spacing w:after="200" w:line="276" w:lineRule="auto"/>
        <w:jc w:val="both"/>
        <w:rPr>
          <w:sz w:val="22"/>
          <w:szCs w:val="22"/>
        </w:rPr>
      </w:pPr>
      <w:r w:rsidRPr="00063BD3">
        <w:rPr>
          <w:sz w:val="22"/>
          <w:szCs w:val="22"/>
        </w:rPr>
        <w:t>Táto Príloha Zmluvy o poskytnutí NFP slúži na určovanie výšky vrátenia poskytnutého príspevku alebo jeho časti, alebo ex-ante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1D238C">
            <w:pPr>
              <w:jc w:val="both"/>
              <w:rPr>
                <w:sz w:val="22"/>
                <w:szCs w:val="22"/>
                <w:lang w:eastAsia="cs-CZ"/>
              </w:rPr>
            </w:pPr>
            <w:r w:rsidRPr="007C3E78">
              <w:rPr>
                <w:sz w:val="22"/>
                <w:szCs w:val="22"/>
                <w:lang w:eastAsia="cs-CZ"/>
              </w:rPr>
              <w:t>1</w:t>
            </w:r>
            <w:bookmarkStart w:id="8" w:name="_GoBack"/>
            <w:bookmarkEnd w:id="8"/>
            <w:del w:id="9" w:author="Autor">
              <w:r w:rsidRPr="007C3E78" w:rsidDel="00E6498A">
                <w:rPr>
                  <w:sz w:val="22"/>
                  <w:szCs w:val="22"/>
                  <w:lang w:eastAsia="cs-CZ"/>
                </w:rPr>
                <w:delText>.</w:delText>
              </w:r>
            </w:del>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790A8649"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del w:id="10" w:author="Autor">
              <w:r w:rsidDel="006D53A0">
                <w:rPr>
                  <w:sz w:val="22"/>
                  <w:szCs w:val="22"/>
                  <w:lang w:eastAsia="cs-CZ"/>
                </w:rPr>
                <w:delText xml:space="preserve">       </w:delText>
              </w:r>
            </w:del>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del w:id="11" w:author="Autor">
              <w:r w:rsidDel="006D53A0">
                <w:rPr>
                  <w:sz w:val="22"/>
                  <w:szCs w:val="22"/>
                  <w:lang w:eastAsia="cs-CZ"/>
                </w:rPr>
                <w:delText xml:space="preserve">              </w:delText>
              </w:r>
              <w:r w:rsidR="00D842D4" w:rsidDel="006D53A0">
                <w:rPr>
                  <w:sz w:val="22"/>
                  <w:szCs w:val="22"/>
                  <w:lang w:eastAsia="cs-CZ"/>
                </w:rPr>
                <w:delText>1</w:delText>
              </w:r>
              <w:r w:rsidDel="006D53A0">
                <w:rPr>
                  <w:sz w:val="22"/>
                  <w:szCs w:val="22"/>
                  <w:lang w:eastAsia="cs-CZ"/>
                </w:rPr>
                <w:delText xml:space="preserve">5 </w:delText>
              </w:r>
            </w:del>
            <w:ins w:id="12" w:author="Autor">
              <w:r w:rsidR="006D53A0">
                <w:rPr>
                  <w:sz w:val="22"/>
                  <w:szCs w:val="22"/>
                  <w:lang w:eastAsia="cs-CZ"/>
                </w:rPr>
                <w:t>30</w:t>
              </w:r>
              <w:r w:rsidR="00BA2E57">
                <w:rPr>
                  <w:sz w:val="22"/>
                  <w:szCs w:val="22"/>
                  <w:lang w:eastAsia="cs-CZ"/>
                </w:rPr>
                <w:t> </w:t>
              </w:r>
            </w:ins>
            <w:r>
              <w:rPr>
                <w:sz w:val="22"/>
                <w:szCs w:val="22"/>
                <w:lang w:eastAsia="cs-CZ"/>
              </w:rPr>
              <w:t>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del w:id="13" w:author="Autor">
              <w:r w:rsidDel="00B83972">
                <w:rPr>
                  <w:sz w:val="22"/>
                  <w:szCs w:val="22"/>
                  <w:lang w:eastAsia="cs-CZ"/>
                </w:rPr>
                <w:delText xml:space="preserve">      </w:delText>
              </w:r>
            </w:del>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7AEF12F0"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del w:id="14" w:author="Autor">
              <w:r w:rsidDel="00E93996">
                <w:rPr>
                  <w:sz w:val="22"/>
                  <w:szCs w:val="22"/>
                  <w:lang w:eastAsia="cs-CZ"/>
                </w:rPr>
                <w:delText>15 </w:delText>
              </w:r>
            </w:del>
            <w:ins w:id="15" w:author="Autor">
              <w:r w:rsidR="00E93996">
                <w:rPr>
                  <w:sz w:val="22"/>
                  <w:szCs w:val="22"/>
                  <w:lang w:eastAsia="cs-CZ"/>
                </w:rPr>
                <w:t>30 </w:t>
              </w:r>
            </w:ins>
            <w:r>
              <w:rPr>
                <w:sz w:val="22"/>
                <w:szCs w:val="22"/>
                <w:lang w:eastAsia="cs-CZ"/>
              </w:rPr>
              <w:t xml:space="preserve">000 eur, realizoval 2 zákazky do </w:t>
            </w:r>
            <w:del w:id="16" w:author="Autor">
              <w:r w:rsidDel="00E93996">
                <w:rPr>
                  <w:sz w:val="22"/>
                  <w:szCs w:val="22"/>
                  <w:lang w:eastAsia="cs-CZ"/>
                </w:rPr>
                <w:delText>15 </w:delText>
              </w:r>
            </w:del>
            <w:ins w:id="17" w:author="Autor">
              <w:r w:rsidR="00E93996">
                <w:rPr>
                  <w:sz w:val="22"/>
                  <w:szCs w:val="22"/>
                  <w:lang w:eastAsia="cs-CZ"/>
                </w:rPr>
                <w:t>30 </w:t>
              </w:r>
            </w:ins>
            <w:r>
              <w:rPr>
                <w:sz w:val="22"/>
                <w:szCs w:val="22"/>
                <w:lang w:eastAsia="cs-CZ"/>
              </w:rPr>
              <w:t xml:space="preserve">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776DB4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del w:id="18" w:author="Autor">
              <w:r w:rsidR="003F0D36" w:rsidDel="00B83972">
                <w:rPr>
                  <w:sz w:val="22"/>
                  <w:szCs w:val="22"/>
                  <w:lang w:eastAsia="cs-CZ"/>
                </w:rPr>
                <w:delText xml:space="preserve">: </w:delText>
              </w:r>
            </w:del>
            <w:ins w:id="19" w:author="Autor">
              <w:r w:rsidR="00B83972">
                <w:rPr>
                  <w:sz w:val="22"/>
                  <w:szCs w:val="22"/>
                  <w:lang w:eastAsia="cs-CZ"/>
                </w:rPr>
                <w:t xml:space="preserve">; </w:t>
              </w:r>
            </w:ins>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0D485EF4" w:rsidR="006A6F1A" w:rsidRPr="007C3E78" w:rsidRDefault="006A6F1A" w:rsidP="00B83972">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del w:id="20" w:author="Autor">
              <w:r w:rsidDel="00B83972">
                <w:rPr>
                  <w:sz w:val="22"/>
                  <w:szCs w:val="22"/>
                  <w:lang w:eastAsia="cs-CZ"/>
                </w:rPr>
                <w:delText xml:space="preserve">                 </w:delText>
              </w:r>
            </w:del>
            <w:r>
              <w:rPr>
                <w:sz w:val="22"/>
                <w:szCs w:val="22"/>
                <w:lang w:eastAsia="cs-CZ"/>
              </w:rPr>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w:t>
            </w:r>
            <w:del w:id="21" w:author="Autor">
              <w:r w:rsidRPr="007C3E78" w:rsidDel="00867574">
                <w:rPr>
                  <w:sz w:val="22"/>
                  <w:szCs w:val="22"/>
                  <w:lang w:eastAsia="cs-CZ"/>
                </w:rPr>
                <w:delText xml:space="preserve"> </w:delText>
              </w:r>
            </w:del>
            <w:r w:rsidRPr="007C3E78">
              <w:rPr>
                <w:sz w:val="22"/>
                <w:szCs w:val="22"/>
                <w:lang w:eastAsia="cs-CZ"/>
              </w:rPr>
              <w:t xml:space="preserve">povinnosť </w:t>
            </w:r>
            <w:r>
              <w:rPr>
                <w:sz w:val="22"/>
                <w:szCs w:val="22"/>
                <w:lang w:eastAsia="cs-CZ"/>
              </w:rPr>
              <w:t xml:space="preserve">hospodárskych </w:t>
            </w:r>
            <w:r w:rsidRPr="007C3E78">
              <w:rPr>
                <w:sz w:val="22"/>
                <w:szCs w:val="22"/>
                <w:lang w:eastAsia="cs-CZ"/>
              </w:rPr>
              <w:t xml:space="preserve">subjektov mať už zriadenú spoločnosť alebo zástupcu v danej krajine alebo regióne, povinnosť </w:t>
            </w:r>
            <w:del w:id="22" w:author="Autor">
              <w:r w:rsidRPr="007C3E78" w:rsidDel="00867574">
                <w:rPr>
                  <w:sz w:val="22"/>
                  <w:szCs w:val="22"/>
                  <w:lang w:eastAsia="cs-CZ"/>
                </w:rPr>
                <w:delText xml:space="preserve"> </w:delText>
              </w:r>
            </w:del>
            <w:r w:rsidRPr="007C3E78">
              <w:rPr>
                <w:sz w:val="22"/>
                <w:szCs w:val="22"/>
                <w:lang w:eastAsia="cs-CZ"/>
              </w:rPr>
              <w:t>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01435870" w14:textId="77777777" w:rsidR="00867574" w:rsidRDefault="00867574" w:rsidP="003F0D36">
            <w:pPr>
              <w:jc w:val="both"/>
              <w:rPr>
                <w:ins w:id="23" w:author="Autor"/>
                <w:sz w:val="22"/>
                <w:szCs w:val="22"/>
                <w:lang w:eastAsia="cs-CZ"/>
              </w:rPr>
            </w:pPr>
          </w:p>
          <w:p w14:paraId="5CE2E2C4" w14:textId="2C37145E"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del w:id="24" w:author="Autor">
              <w:r w:rsidDel="00867574">
                <w:rPr>
                  <w:sz w:val="22"/>
                  <w:szCs w:val="22"/>
                  <w:lang w:eastAsia="cs-CZ"/>
                </w:rPr>
                <w:delText>15 </w:delText>
              </w:r>
            </w:del>
            <w:ins w:id="25" w:author="Autor">
              <w:r w:rsidR="00867574">
                <w:rPr>
                  <w:sz w:val="22"/>
                  <w:szCs w:val="22"/>
                  <w:lang w:eastAsia="cs-CZ"/>
                </w:rPr>
                <w:t>30 </w:t>
              </w:r>
            </w:ins>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456F64F4" w:rsidR="003F0D36" w:rsidRPr="00AB2DF3" w:rsidRDefault="003F0D36" w:rsidP="003F0D36">
            <w:pPr>
              <w:jc w:val="both"/>
              <w:rPr>
                <w:sz w:val="22"/>
                <w:szCs w:val="22"/>
                <w:lang w:eastAsia="cs-CZ"/>
              </w:rPr>
            </w:pPr>
            <w:r w:rsidRPr="00AB2DF3">
              <w:rPr>
                <w:sz w:val="22"/>
                <w:szCs w:val="22"/>
                <w:lang w:eastAsia="cs-CZ"/>
              </w:rPr>
              <w:t xml:space="preserve">100 %, ak prijímateľ nezaslal výzvu na predkladanie ponúk minimálne trom vybraným záujemcom v prípade zákazky s nízkou hodnotou do </w:t>
            </w:r>
            <w:del w:id="26" w:author="Autor">
              <w:r w:rsidRPr="00AB2DF3" w:rsidDel="00B54CB8">
                <w:rPr>
                  <w:sz w:val="22"/>
                  <w:szCs w:val="22"/>
                  <w:lang w:eastAsia="cs-CZ"/>
                </w:rPr>
                <w:delText>15 </w:delText>
              </w:r>
            </w:del>
            <w:ins w:id="27" w:author="Autor">
              <w:r w:rsidR="00B54CB8">
                <w:rPr>
                  <w:sz w:val="22"/>
                  <w:szCs w:val="22"/>
                  <w:lang w:eastAsia="cs-CZ"/>
                </w:rPr>
                <w:t>30</w:t>
              </w:r>
              <w:r w:rsidR="00B54CB8" w:rsidRPr="00AB2DF3">
                <w:rPr>
                  <w:sz w:val="22"/>
                  <w:szCs w:val="22"/>
                  <w:lang w:eastAsia="cs-CZ"/>
                </w:rPr>
                <w:t> </w:t>
              </w:r>
            </w:ins>
            <w:r w:rsidRPr="00AB2DF3">
              <w:rPr>
                <w:sz w:val="22"/>
                <w:szCs w:val="22"/>
                <w:lang w:eastAsia="cs-CZ"/>
              </w:rPr>
              <w:t>000 eur alebo v prípade zákazky zadávanej osobou, ktorej verejný obstarávateľ poskytne 50% a menej finančných prostriedkov z NFP v hodnote do 100 000 eur</w:t>
            </w:r>
            <w:ins w:id="28" w:author="Autor">
              <w:r w:rsidR="00867574">
                <w:rPr>
                  <w:sz w:val="22"/>
                  <w:szCs w:val="22"/>
                  <w:lang w:eastAsia="cs-CZ"/>
                </w:rPr>
                <w:t>, resp. v rámci prieskumu trhu prijímateľ neidentifikoval cenové ponuky (napr. cez webové rozhranie) minimálne troch záujemcov (potenciálnych dodávateľov)</w:t>
              </w:r>
            </w:ins>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08C59530" w:rsidR="003F0D36" w:rsidRDefault="003F0D36" w:rsidP="00B54CB8">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del w:id="29" w:author="Autor">
              <w:r w:rsidRPr="00AB2DF3" w:rsidDel="00B54CB8">
                <w:rPr>
                  <w:sz w:val="22"/>
                  <w:szCs w:val="22"/>
                  <w:lang w:eastAsia="cs-CZ"/>
                </w:rPr>
                <w:delText xml:space="preserve">15 </w:delText>
              </w:r>
            </w:del>
            <w:ins w:id="30" w:author="Autor">
              <w:r w:rsidR="00B54CB8">
                <w:rPr>
                  <w:sz w:val="22"/>
                  <w:szCs w:val="22"/>
                  <w:lang w:eastAsia="cs-CZ"/>
                </w:rPr>
                <w:t>30</w:t>
              </w:r>
              <w:del w:id="31" w:author="Autor">
                <w:r w:rsidR="00B54CB8" w:rsidRPr="00AB2DF3" w:rsidDel="00E30B9B">
                  <w:rPr>
                    <w:sz w:val="22"/>
                    <w:szCs w:val="22"/>
                    <w:lang w:eastAsia="cs-CZ"/>
                  </w:rPr>
                  <w:delText xml:space="preserve"> </w:delText>
                </w:r>
              </w:del>
              <w:r w:rsidR="00E30B9B">
                <w:rPr>
                  <w:sz w:val="22"/>
                  <w:szCs w:val="22"/>
                  <w:lang w:eastAsia="cs-CZ"/>
                </w:rPr>
                <w:t> </w:t>
              </w:r>
            </w:ins>
            <w:r w:rsidRPr="00AB2DF3">
              <w:rPr>
                <w:sz w:val="22"/>
                <w:szCs w:val="22"/>
                <w:lang w:eastAsia="cs-CZ"/>
              </w:rPr>
              <w:t xml:space="preserve">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5697764C" w:rsidR="003F0D36" w:rsidRDefault="003F0D36" w:rsidP="003F0D36">
            <w:pPr>
              <w:jc w:val="both"/>
              <w:rPr>
                <w:sz w:val="22"/>
                <w:szCs w:val="22"/>
                <w:lang w:eastAsia="cs-CZ"/>
              </w:rPr>
            </w:pPr>
            <w:r w:rsidRPr="00190AED">
              <w:rPr>
                <w:sz w:val="22"/>
                <w:szCs w:val="22"/>
                <w:lang w:eastAsia="cs-CZ"/>
              </w:rPr>
              <w:t xml:space="preserve">Táto sadzba môže byť znížená na 10 % </w:t>
            </w:r>
            <w:ins w:id="32" w:author="Autor">
              <w:r w:rsidR="00E03FD1">
                <w:rPr>
                  <w:sz w:val="22"/>
                  <w:szCs w:val="22"/>
                  <w:lang w:eastAsia="cs-CZ"/>
                </w:rPr>
                <w:t xml:space="preserve">alebo 5 % </w:t>
              </w:r>
            </w:ins>
            <w:r w:rsidRPr="00190AED">
              <w:rPr>
                <w:sz w:val="22"/>
                <w:szCs w:val="22"/>
                <w:lang w:eastAsia="cs-CZ"/>
              </w:rPr>
              <w:t>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 xml:space="preserve">uchádzačov/záujemcov, ktorých ponuky by neboli </w:t>
            </w:r>
            <w:del w:id="33" w:author="Autor">
              <w:r w:rsidRPr="007C3E78" w:rsidDel="009006A4">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t xml:space="preserve">V rokovacom konaní </w:t>
            </w:r>
            <w:del w:id="34" w:author="Autor">
              <w:r w:rsidRPr="007C3E78" w:rsidDel="00BA2E57">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1FD6114D"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w:t>
            </w:r>
            <w:del w:id="35" w:author="Autor">
              <w:r w:rsidRPr="007C3E78" w:rsidDel="002E265F">
                <w:rPr>
                  <w:sz w:val="22"/>
                  <w:szCs w:val="22"/>
                  <w:lang w:eastAsia="cs-CZ"/>
                </w:rPr>
                <w:delText xml:space="preserve"> </w:delText>
              </w:r>
            </w:del>
            <w:r w:rsidRPr="007C3E78">
              <w:rPr>
                <w:sz w:val="22"/>
                <w:szCs w:val="22"/>
                <w:lang w:eastAsia="cs-CZ"/>
              </w:rPr>
              <w:t xml:space="preserve"> alebo ceny</w:t>
            </w:r>
            <w:ins w:id="36" w:author="Autor">
              <w:r w:rsidR="002E265F" w:rsidRPr="00562EF6">
                <w:rPr>
                  <w:sz w:val="22"/>
                  <w:szCs w:val="22"/>
                  <w:vertAlign w:val="superscript"/>
                  <w:lang w:eastAsia="cs-CZ"/>
                </w:rPr>
                <w:t>20</w:t>
              </w:r>
            </w:ins>
            <w:del w:id="37" w:author="Autor">
              <w:r w:rsidRPr="00E808CD" w:rsidDel="002E265F">
                <w:rPr>
                  <w:sz w:val="22"/>
                  <w:szCs w:val="22"/>
                  <w:vertAlign w:val="superscript"/>
                  <w:lang w:eastAsia="cs-CZ"/>
                </w:rPr>
                <w:delText>8</w:delText>
              </w:r>
            </w:del>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702B2" w14:textId="77777777" w:rsidR="00562EF6" w:rsidRDefault="00562EF6" w:rsidP="00B948E0">
      <w:r>
        <w:separator/>
      </w:r>
    </w:p>
  </w:endnote>
  <w:endnote w:type="continuationSeparator" w:id="0">
    <w:p w14:paraId="3727F8A4" w14:textId="77777777" w:rsidR="00562EF6" w:rsidRDefault="00562EF6" w:rsidP="00B948E0">
      <w:r>
        <w:continuationSeparator/>
      </w:r>
    </w:p>
  </w:endnote>
  <w:endnote w:type="continuationNotice" w:id="1">
    <w:p w14:paraId="5E8569BB" w14:textId="77777777" w:rsidR="00562EF6" w:rsidRDefault="00562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562EF6" w:rsidRPr="00CF60E2" w:rsidRDefault="00562EF6"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Content>
      <w:sdt>
        <w:sdtPr>
          <w:rPr>
            <w:sz w:val="22"/>
          </w:rPr>
          <w:id w:val="-1070419769"/>
          <w:docPartObj>
            <w:docPartGallery w:val="Page Numbers (Top of Page)"/>
            <w:docPartUnique/>
          </w:docPartObj>
        </w:sdtPr>
        <w:sdtContent>
          <w:p w14:paraId="19271E3D" w14:textId="451FB1F4" w:rsidR="00562EF6" w:rsidRPr="008E698E" w:rsidRDefault="00562EF6"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D11FAC">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D11FAC">
              <w:rPr>
                <w:b/>
                <w:bCs/>
                <w:noProof/>
                <w:sz w:val="22"/>
              </w:rPr>
              <w:t>22</w:t>
            </w:r>
            <w:r w:rsidRPr="008E698E">
              <w:rPr>
                <w:b/>
                <w:bCs/>
                <w:sz w:val="22"/>
              </w:rPr>
              <w:fldChar w:fldCharType="end"/>
            </w:r>
          </w:p>
        </w:sdtContent>
      </w:sdt>
    </w:sdtContent>
  </w:sdt>
  <w:p w14:paraId="0CBFD7B7" w14:textId="77777777" w:rsidR="00562EF6" w:rsidRDefault="00562EF6" w:rsidP="00B6178B">
    <w:pPr>
      <w:pStyle w:val="Pta"/>
    </w:pPr>
  </w:p>
  <w:p w14:paraId="4581DD88" w14:textId="77777777" w:rsidR="00562EF6" w:rsidRDefault="00562EF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Content>
      <w:sdt>
        <w:sdtPr>
          <w:rPr>
            <w:sz w:val="22"/>
          </w:rPr>
          <w:id w:val="606386134"/>
          <w:docPartObj>
            <w:docPartGallery w:val="Page Numbers (Top of Page)"/>
            <w:docPartUnique/>
          </w:docPartObj>
        </w:sdtPr>
        <w:sdtContent>
          <w:p w14:paraId="5897962D" w14:textId="0BF08046" w:rsidR="00562EF6" w:rsidRPr="008E698E" w:rsidRDefault="00562EF6">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D11FAC">
              <w:rPr>
                <w:b/>
                <w:bCs/>
                <w:noProof/>
                <w:sz w:val="22"/>
              </w:rPr>
              <w:t>11</w:t>
            </w:r>
            <w:r w:rsidRPr="008E698E">
              <w:rPr>
                <w:b/>
                <w:bCs/>
                <w:sz w:val="22"/>
              </w:rPr>
              <w:fldChar w:fldCharType="end"/>
            </w:r>
            <w:r w:rsidRPr="008E698E">
              <w:rPr>
                <w:sz w:val="22"/>
              </w:rPr>
              <w:t xml:space="preserve"> z </w:t>
            </w:r>
            <w:r>
              <w:rPr>
                <w:b/>
                <w:bCs/>
                <w:sz w:val="22"/>
              </w:rPr>
              <w:t>18</w:t>
            </w:r>
          </w:p>
        </w:sdtContent>
      </w:sdt>
    </w:sdtContent>
  </w:sdt>
  <w:p w14:paraId="4581DD8B" w14:textId="77777777" w:rsidR="00562EF6" w:rsidRDefault="00562E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AF387" w14:textId="77777777" w:rsidR="00562EF6" w:rsidRDefault="00562EF6" w:rsidP="00B948E0">
      <w:r>
        <w:separator/>
      </w:r>
    </w:p>
  </w:footnote>
  <w:footnote w:type="continuationSeparator" w:id="0">
    <w:p w14:paraId="1B1BED72" w14:textId="77777777" w:rsidR="00562EF6" w:rsidRDefault="00562EF6" w:rsidP="00B948E0">
      <w:r>
        <w:continuationSeparator/>
      </w:r>
    </w:p>
  </w:footnote>
  <w:footnote w:type="continuationNotice" w:id="1">
    <w:p w14:paraId="1E009230" w14:textId="77777777" w:rsidR="00562EF6" w:rsidRDefault="00562EF6"/>
  </w:footnote>
  <w:footnote w:id="2">
    <w:p w14:paraId="4581DD8C" w14:textId="77777777" w:rsidR="00562EF6" w:rsidRDefault="00562EF6"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562EF6" w:rsidRPr="0071245E" w:rsidRDefault="00562EF6"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562EF6" w:rsidRPr="0071245E" w:rsidRDefault="00562EF6"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562EF6" w:rsidRDefault="00562EF6"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562EF6" w:rsidRDefault="00562EF6">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562EF6" w:rsidRPr="00A2221A" w:rsidRDefault="00562EF6"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562EF6" w:rsidRPr="00A2221A" w:rsidRDefault="00562EF6"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562EF6" w:rsidRPr="00A2221A" w:rsidRDefault="00562EF6" w:rsidP="00273FAB">
      <w:pPr>
        <w:pStyle w:val="Textpoznmkypodiarou"/>
        <w:numPr>
          <w:ilvl w:val="0"/>
          <w:numId w:val="4"/>
        </w:numPr>
        <w:jc w:val="both"/>
      </w:pPr>
      <w:r w:rsidRPr="00A2221A">
        <w:t>zmeny umožňuje zadanie zákazky záujemcovi inému ako by bol pôvodne akceptovaný;</w:t>
      </w:r>
    </w:p>
    <w:p w14:paraId="4581DD93" w14:textId="77777777" w:rsidR="00562EF6" w:rsidRPr="00A2221A" w:rsidRDefault="00562EF6"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562EF6" w:rsidRDefault="00562EF6"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562EF6" w:rsidRPr="002049FC" w:rsidRDefault="00562EF6"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562EF6" w:rsidRDefault="00562EF6"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562EF6" w:rsidRDefault="00562EF6"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562EF6" w:rsidRPr="00A2221A" w:rsidRDefault="00562EF6"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562EF6" w:rsidRDefault="00562EF6"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562EF6" w:rsidRDefault="00562EF6"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562EF6" w:rsidRPr="0071245E" w:rsidRDefault="00562EF6"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562EF6" w:rsidRPr="0071245E" w:rsidRDefault="00562EF6"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562EF6" w:rsidRDefault="00562EF6"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562EF6" w:rsidRPr="00A2221A" w:rsidRDefault="00562EF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562EF6" w:rsidRPr="00A2221A" w:rsidRDefault="00562EF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562EF6" w:rsidRPr="00A2221A" w:rsidRDefault="00562EF6" w:rsidP="00273FAB">
      <w:pPr>
        <w:pStyle w:val="Textpoznmkypodiarou"/>
        <w:numPr>
          <w:ilvl w:val="0"/>
          <w:numId w:val="6"/>
        </w:numPr>
        <w:jc w:val="both"/>
      </w:pPr>
      <w:r w:rsidRPr="00A2221A">
        <w:t>zmeny umožňuje zadanie zákazky záujemcovi inému ako by bol pôvodne akceptovaný;</w:t>
      </w:r>
    </w:p>
    <w:p w14:paraId="43896935" w14:textId="77777777" w:rsidR="00562EF6" w:rsidRPr="00A2221A" w:rsidRDefault="00562EF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562EF6" w:rsidRDefault="00562EF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562EF6" w:rsidRDefault="00562EF6"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562EF6" w:rsidRPr="00BF5AD5" w:rsidRDefault="00562EF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562EF6" w:rsidRPr="00F45E91" w:rsidRDefault="00562EF6"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562EF6" w:rsidRDefault="00562EF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562EF6" w:rsidRDefault="00562EF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562EF6" w:rsidRDefault="00562EF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672C365" w:rsidR="00562EF6" w:rsidRPr="007A558C" w:rsidRDefault="00562EF6">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43B4BD8" w:rsidR="00562EF6" w:rsidRPr="00063BD3" w:rsidRDefault="00562EF6">
    <w:pPr>
      <w:pStyle w:val="Hlavika"/>
      <w:rPr>
        <w:sz w:val="22"/>
        <w:szCs w:val="22"/>
      </w:rPr>
    </w:pPr>
    <w:r w:rsidRPr="00063BD3">
      <w:rPr>
        <w:sz w:val="22"/>
        <w:szCs w:val="22"/>
      </w:rPr>
      <w:t xml:space="preserve">6. Vzor prílohy č. 4.2 Zmluvy o poskytnutí NFP – Finančné opravy za porušenie pravidiel a postupov obstarávania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3633"/>
    <w:rsid w:val="00E03FD1"/>
    <w:rsid w:val="00E059EA"/>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786BF-87BA-4064-9A89-DDFD4C18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6991</Words>
  <Characters>39853</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2019-04-29T07:17:00Z</dcterms:modified>
</cp:coreProperties>
</file>